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w16du="http://schemas.microsoft.com/office/word/2023/wordml/word16du" mc:Ignorable="w14 wp14">
  <w:body>
    <w:p xmlns:wp14="http://schemas.microsoft.com/office/word/2010/wordml" w:rsidP="01190674" w14:paraId="375C290F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01190674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(realizowanego w specjalno</w:t>
      </w:r>
      <w:r w:rsidRPr="01190674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01190674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02EB378F" wp14:textId="77777777">
      <w:pPr>
        <w:pStyle w:val="Body A"/>
        <w:spacing w:after="0" w:line="240" w:lineRule="auto"/>
        <w:jc w:val="center"/>
        <w:rPr>
          <w:del w:author="Alicja Zapolnik-Plachetka" w:date="2022-09-28T01:09:37Z" w:id="1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73C4F23E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1DD52162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3DE7F910" w:rsidR="3DE7F910">
        <w:rPr>
          <w:rStyle w:val="None"/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D0B940D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0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12"/>
        <w:gridCol w:w="6393"/>
      </w:tblGrid>
      <w:tr xmlns:wp14="http://schemas.microsoft.com/office/word/2010/wordml" w:rsidTr="3DE7F910" w14:paraId="6A1C972F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ADD7FD" wp14:textId="77777777">
            <w:pPr>
              <w:pStyle w:val="Body A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Podstawy przek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adu tekst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u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ytkowych I </w:t>
            </w:r>
          </w:p>
        </w:tc>
      </w:tr>
      <w:tr xmlns:wp14="http://schemas.microsoft.com/office/word/2010/wordml" w:rsidTr="3DE7F910" w14:paraId="0D526C95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5E6A71" wp14:textId="77777777">
            <w:pPr>
              <w:pStyle w:val="Body A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Translation of functional texts</w:t>
            </w:r>
          </w:p>
        </w:tc>
      </w:tr>
    </w:tbl>
    <w:p xmlns:wp14="http://schemas.microsoft.com/office/word/2010/wordml" w14:paraId="0E27B00A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0061E4C" wp14:textId="77777777">
      <w:pPr>
        <w:pStyle w:val="Body A"/>
        <w:widowControl w:val="0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AFD9C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2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983"/>
        <w:gridCol w:w="2983"/>
        <w:gridCol w:w="3054"/>
      </w:tblGrid>
      <w:tr xmlns:wp14="http://schemas.microsoft.com/office/word/2010/wordml" w14:paraId="4D906C4C" wp14:textId="77777777">
        <w:tblPrEx>
          <w:shd w:val="clear" w:color="auto" w:fill="cdd4e9"/>
        </w:tblPrEx>
        <w:trPr>
          <w:trHeight w:val="302" w:hRule="atLeast"/>
        </w:trPr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Koordynator</w:t>
            </w:r>
          </w:p>
        </w:tc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2C7B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prof. dr hab. Barbara Obtu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owicz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</w:p>
        </w:tc>
        <w:tc>
          <w:tcPr>
            <w:tcW w:w="30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dydaktyczny</w:t>
            </w:r>
          </w:p>
        </w:tc>
      </w:tr>
      <w:tr xmlns:wp14="http://schemas.microsoft.com/office/word/2010/wordml" w14:paraId="7E4FC6EF" wp14:textId="77777777">
        <w:tblPrEx>
          <w:shd w:val="clear" w:color="auto" w:fill="cdd4e9"/>
        </w:tblPrEx>
        <w:trPr>
          <w:trHeight w:val="200" w:hRule="atLeast"/>
        </w:trPr>
        <w:tc>
          <w:tcPr>
            <w:tcW w:w="2983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4B94D5A5" wp14:textId="77777777"/>
        </w:tc>
        <w:tc>
          <w:tcPr>
            <w:tcW w:w="2983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</w:tcPr>
          <w:p w14:paraId="3DEEC669" wp14:textId="77777777"/>
        </w:tc>
        <w:tc>
          <w:tcPr>
            <w:tcW w:w="3054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Body A"/>
              <w:spacing w:before="57"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Zesp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ó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ę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ń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ę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zyk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ó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14:paraId="3656B9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054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</w:tcPr>
          <w:p w14:paraId="53128261" wp14:textId="77777777"/>
        </w:tc>
      </w:tr>
      <w:tr xmlns:wp14="http://schemas.microsoft.com/office/word/2010/wordml" w14:paraId="3A45FB00" wp14:textId="77777777">
        <w:tblPrEx>
          <w:shd w:val="clear" w:color="auto" w:fill="cdd4e9"/>
        </w:tblPrEx>
        <w:trPr>
          <w:trHeight w:val="415" w:hRule="atLeast"/>
        </w:trPr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Punktacja ECTS*</w:t>
            </w:r>
          </w:p>
        </w:tc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Body"/>
              <w:spacing w:before="57" w:after="57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  <w:tc>
          <w:tcPr>
            <w:tcW w:w="3054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auto"/>
          </w:tcPr>
          <w:p w14:paraId="62486C05" wp14:textId="77777777"/>
        </w:tc>
      </w:tr>
    </w:tbl>
    <w:p xmlns:wp14="http://schemas.microsoft.com/office/word/2010/wordml" w14:paraId="4101652C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B99056E" wp14:textId="77777777">
      <w:pPr>
        <w:pStyle w:val="Body A"/>
        <w:widowControl w:val="0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299C43A" wp14:textId="77777777">
      <w:pPr>
        <w:pStyle w:val="Body A"/>
        <w:spacing w:after="0" w:line="240" w:lineRule="auto"/>
        <w:jc w:val="center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DDBEF00" wp14:textId="77777777">
      <w:pPr>
        <w:pStyle w:val="Body A"/>
        <w:spacing w:after="0"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3188016C" wp14:textId="77777777">
      <w:pPr>
        <w:pStyle w:val="Body A"/>
        <w:spacing w:after="0"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kursu (cele kszta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cenia)</w:t>
      </w:r>
    </w:p>
    <w:p xmlns:wp14="http://schemas.microsoft.com/office/word/2010/wordml" w14:paraId="3461D779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50BD0199" wp14:textId="77777777">
      <w:pPr>
        <w:pStyle w:val="Body A"/>
        <w:jc w:val="both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Celem kursu jest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zdobycie praktycznych umiej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tno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 rozumienia, analizowania i wykonywania zada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ń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umaczeniowych na autentycznych tekstach z rozmaitych dziedzin.</w:t>
      </w:r>
    </w:p>
    <w:p xmlns:wp14="http://schemas.microsoft.com/office/word/2010/wordml" w:rsidP="3DE7F910" w14:paraId="44A509E2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3DE7F910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Style w:val="None"/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7EB703A9" wp14:textId="77777777">
            <w:pPr>
              <w:pStyle w:val="Body A"/>
              <w:spacing w:after="0" w:line="240" w:lineRule="auto"/>
              <w:jc w:val="center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DE7F910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DE7F910" w14:paraId="26684F22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3CF2D8B6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3DE7F910" w14:paraId="1A2D91A7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ma podstawow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 miejscu i znaczeniu przek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adoznawstwa, w systemie nauk oraz ich specyfice przedmiotowej i metodologicznej</w:t>
            </w:r>
          </w:p>
          <w:p w14:paraId="5CBA545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  <w:p w:rsidP="3DE7F910" w14:paraId="5743A0CB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zna podstawow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terminologi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 zakresu przek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adoznawstwa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4BD6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4ED93E4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0FB78278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FC39945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562CB0E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3DE7F910" w14:paraId="16367538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32C87E12" wp14:textId="77777777">
            <w:pPr>
              <w:pStyle w:val="Body A"/>
              <w:spacing w:after="0" w:line="240" w:lineRule="auto"/>
              <w:jc w:val="center"/>
              <w:rPr>
                <w:rStyle w:val="None"/>
                <w:rFonts w:ascii="Arial" w:hAnsi="Arial" w:eastAsia="Arial" w:cs="Arial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Odniesienie do efekt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</w:t>
            </w:r>
          </w:p>
          <w:p w:rsidP="3DE7F910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(okre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lonych w karcie programu studi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DE7F910" w14:paraId="179B1B12" wp14:textId="77777777">
        <w:tblPrEx>
          <w:shd w:val="clear" w:color="auto" w:fill="cdd4e9"/>
        </w:tblPrEx>
        <w:trPr>
          <w:trHeight w:val="1985" w:hRule="atLeast"/>
        </w:trPr>
        <w:tc>
          <w:tcPr>
            <w:tcW w:w="1856" w:type="dxa"/>
            <w:vMerge/>
            <w:tcBorders/>
            <w:tcMar/>
          </w:tcPr>
          <w:p w14:paraId="62EBF3C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hd w:val="nil" w:color="auto" w:fill="auto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U01</w:t>
            </w:r>
          </w:p>
          <w:p w14:paraId="750BCACE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potrafi wyszukiwa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, analizowa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, ocenia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ć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, selekcjonowa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 xml:space="preserve">ć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i u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ż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ytkowa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 xml:space="preserve">ć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informacje z zakresu przek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ł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adoznawstwa z wykorzystaniem r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óż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 xml:space="preserve">nych 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>ź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r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de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</w:rPr>
              <w:t xml:space="preserve">ł 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i sposob</w:t>
            </w:r>
            <w:r>
              <w:rPr>
                <w:rStyle w:val="None"/>
                <w:rFonts w:hint="default" w:ascii="Arial" w:hAnsi="Arial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</w:rPr>
              <w:t>w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3BEC" wp14:textId="77777777">
            <w:pPr>
              <w:pStyle w:val="Body A"/>
              <w:spacing w:after="0" w:line="240" w:lineRule="auto"/>
              <w:rPr>
                <w:rStyle w:val="None"/>
                <w:shd w:val="nil" w:color="auto" w:fill="auto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U01</w:t>
            </w:r>
          </w:p>
          <w:p w14:paraId="6D98A12B" wp14:textId="77777777">
            <w:pPr>
              <w:pStyle w:val="Body A"/>
              <w:spacing w:after="0" w:line="240" w:lineRule="auto"/>
            </w:pPr>
            <w:r>
              <w:rPr>
                <w:rStyle w:val="None"/>
                <w:shd w:val="nil" w:color="auto" w:fill="auto"/>
              </w:rPr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10FFD3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B699379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3DE7F910" w14:paraId="0023D940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Style w:val="None"/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2F8C2349" wp14:textId="77777777">
            <w:pPr>
              <w:pStyle w:val="Body A"/>
              <w:spacing w:after="0" w:line="240" w:lineRule="auto"/>
              <w:jc w:val="center"/>
              <w:rPr>
                <w:rStyle w:val="None"/>
                <w:rFonts w:ascii="Arial" w:hAnsi="Arial" w:eastAsia="Arial" w:cs="Arial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Odniesienie do efekt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</w:t>
            </w:r>
          </w:p>
          <w:p w:rsidP="3DE7F910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(okre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lonych w karcie programu studi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 dla specjalno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DE7F910" w14:paraId="698FC85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3FE9F23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Style w:val="None"/>
                <w:rFonts w:ascii="Arial" w:hAnsi="Arial" w:eastAsia="Arial" w:cs="Arial"/>
                <w:shd w:val="nil" w:color="auto" w:fill="auto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K01,</w:t>
            </w:r>
          </w:p>
          <w:p w:rsidP="3DE7F910" w14:paraId="29450CF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 xml:space="preserve">ma 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wiadomo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 xml:space="preserve">ść 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odpowiedzialno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ci zwi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zanej z rol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 xml:space="preserve">ą 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t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umacza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K01</w:t>
            </w:r>
          </w:p>
        </w:tc>
      </w:tr>
    </w:tbl>
    <w:p xmlns:wp14="http://schemas.microsoft.com/office/word/2010/wordml" w14:paraId="1F72F646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8CE6F91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CDCEAD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BB9E253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3DE523C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3DE7F910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3DE7F910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Forma zaj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DE7F910" w14:paraId="5FDC3BE2" wp14:textId="77777777">
            <w:pPr>
              <w:pStyle w:val="Zawartość tabeli"/>
              <w:spacing w:before="57" w:after="57"/>
              <w:jc w:val="center"/>
              <w:rPr>
                <w:rStyle w:val="None"/>
                <w:rFonts w:ascii="Arial" w:hAnsi="Arial" w:eastAsia="Arial" w:cs="Arial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Wyk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it-IT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DE7F910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52E56223" wp14:textId="77777777"/>
        </w:tc>
        <w:tc>
          <w:tcPr>
            <w:tcW w:w="1152" w:type="dxa"/>
            <w:vMerge/>
            <w:tcBorders/>
            <w:tcMar/>
          </w:tcPr>
          <w:p w14:paraId="07547A01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</w:tr>
      <w:tr xmlns:wp14="http://schemas.microsoft.com/office/word/2010/wordml" w:rsidTr="3DE7F910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DE7F910" w:rsidR="3DE7F910">
              <w:rPr>
                <w:rStyle w:val="None"/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</w:tr>
    </w:tbl>
    <w:p xmlns:wp14="http://schemas.microsoft.com/office/word/2010/wordml" w14:paraId="5630AD66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829076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BA226A1" wp14:textId="77777777">
      <w:pPr>
        <w:pStyle w:val="Body A"/>
        <w:rPr>
          <w:rStyle w:val="None"/>
          <w:rFonts w:ascii="Times New Roman" w:hAnsi="Times New Roman" w:eastAsia="Times New Roman" w:cs="Times New Roman"/>
        </w:rPr>
      </w:pPr>
    </w:p>
    <w:p xmlns:wp14="http://schemas.microsoft.com/office/word/2010/wordml" w:rsidP="3DE7F910" w14:paraId="2FEAC4CC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17AD93B2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68666309" wp14:textId="77777777">
      <w:pPr>
        <w:pStyle w:val="Body A"/>
        <w:jc w:val="both"/>
        <w:rPr>
          <w:rStyle w:val="None"/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Konwersatorium z aktywnym udzia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em student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oraz pomocami IT; analiza narz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dzi oraz 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ć</w:t>
      </w:r>
      <w:r w:rsidRPr="3DE7F910" w:rsidR="3DE7F910">
        <w:rPr>
          <w:rStyle w:val="None"/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wiczenia praktyczne: praca indywidualna i w grupach; dyskusja.</w:t>
      </w:r>
    </w:p>
    <w:p xmlns:wp14="http://schemas.microsoft.com/office/word/2010/wordml" w14:paraId="0DE4B5B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62695922" wp14:textId="77777777">
      <w:pPr>
        <w:pStyle w:val="Zawartość tabeli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66204FF1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3DE7F910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DE7F910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</w:tr>
      <w:tr xmlns:wp14="http://schemas.microsoft.com/office/word/2010/wordml" w:rsidTr="3DE7F910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5548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3DE7F910" w14:paraId="2F505F3E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Balloon Text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3DE7F910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6DDA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3DE7F910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3DE7F910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3DE7F910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3DE7F910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DF5A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"/>
              <w:spacing w:after="160" w:line="259" w:lineRule="auto"/>
              <w:jc w:val="center"/>
            </w:pPr>
            <w:r>
              <w:rPr>
                <w:rStyle w:val="None"/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8C6B09" wp14:textId="77777777">
      <w:pPr>
        <w:pStyle w:val="Body A"/>
        <w:widowControl w:val="0"/>
        <w:spacing w:line="240" w:lineRule="auto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382A365" wp14:textId="77777777">
      <w:pPr>
        <w:pStyle w:val="Body A"/>
        <w:rPr>
          <w:rStyle w:val="None"/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71F136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199465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DE7F910" w14:paraId="0AA6C975" wp14:textId="77777777">
        <w:tblPrEx>
          <w:shd w:val="clear" w:color="auto" w:fill="cdd4e9"/>
        </w:tblPrEx>
        <w:trPr>
          <w:trHeight w:val="4086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 A"/>
              <w:spacing w:after="57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DE7F910" w14:paraId="03FF3EC2" wp14:textId="77777777">
            <w:pPr>
              <w:pStyle w:val="Zawartość tabeli"/>
              <w:spacing w:before="57" w:after="57"/>
              <w:rPr>
                <w:rStyle w:val="None"/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Warunkiem zaliczenia jest zdobycie przez studenta minimum 70 punkt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w ze 100 mo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liwych w 2 kategoriach, przy czym ka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da z kategorii musi zosta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 xml:space="preserve">ć 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zrealizowana w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3DE7F910" w:rsidR="3DE7F910">
              <w:rPr>
                <w:rStyle w:val="None"/>
                <w:rFonts w:ascii="Times New Roman" w:hAnsi="Times New Roman"/>
                <w:shd w:val="nil" w:color="auto" w:fill="auto"/>
                <w:lang w:val="en-US"/>
              </w:rPr>
              <w:t xml:space="preserve">min. 60% procentach: </w:t>
            </w:r>
          </w:p>
          <w:p w:rsidP="3DE7F910" w14:paraId="083E3528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obecno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ść 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i aktywne uczestnictwo w 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wiczeniach: dyskusja i 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umaczenie w grupach (30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w); </w:t>
            </w:r>
          </w:p>
          <w:p w:rsidP="3DE7F910" w14:paraId="2B3F9A54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sz w:val="24"/>
                <w:szCs w:val="24"/>
                <w:rtl w:val="0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przygotowanie projektu indywidualnego: 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umaczenie 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redniej d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ugo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ci tekstu (30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w);</w:t>
            </w:r>
          </w:p>
          <w:p w:rsidP="3DE7F910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Skala ocen wed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 sumy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 sk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adowych:  </w:t>
            </w:r>
          </w:p>
          <w:p w:rsidP="3DE7F910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3.0 dostateczny (70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75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3.5 dostateczny plus (76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81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4.0 dobry (82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87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4.5 dobry plus (88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93 punkty), 5.0 bardzo dobry (94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100 punkt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3DE7F910" w:rsidR="3DE7F910"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line="240" w:lineRule="auto"/>
        <w:ind w:left="108" w:hanging="108"/>
        <w:rPr>
          <w:del w:author="Alicja Zapolnik-Plachetka" w:date="2024-11-02T10:11:02Z" w:id="2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C4CEA3D" wp14:textId="77777777">
      <w:pPr>
        <w:pStyle w:val="Body A"/>
        <w:widowControl w:val="0"/>
        <w:spacing w:line="240" w:lineRule="auto"/>
        <w:rPr>
          <w:del w:author="Alicja Zapolnik-Plachetka" w:date="2024-11-02T10:11:02Z" w:id="3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0895670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8C1F859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DE7F910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Kurs rozpoczyna si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jednak z przyczyn niezale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od prowadz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mo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przybra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/zdaln</w:t>
            </w:r>
            <w:r w:rsidRPr="3DE7F910" w:rsidR="3DE7F910">
              <w:rPr>
                <w:rStyle w:val="None"/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line="240" w:lineRule="auto"/>
        <w:ind w:left="108" w:hanging="108"/>
        <w:rPr>
          <w:del w:author="Alicja Zapolnik-Plachetka" w:date="2024-11-02T10:10:56Z" w:id="4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1004F19" wp14:textId="77777777">
      <w:pPr>
        <w:pStyle w:val="Body A"/>
        <w:widowControl w:val="0"/>
        <w:spacing w:line="240" w:lineRule="auto"/>
        <w:rPr>
          <w:del w:author="Alicja Zapolnik-Plachetka" w:date="2024-11-02T10:10:56Z" w:id="5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C0C651" wp14:textId="77777777">
      <w:pPr>
        <w:pStyle w:val="Body A"/>
        <w:rPr>
          <w:del w:author="Alicja Zapolnik-Plachetka" w:date="2024-11-02T10:10:56Z" w:id="6"/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08D56CC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E50C6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25A7BF54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 merytoryczne (wykaz temat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3DE7F910" w14:paraId="263CC479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Poj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cie i cechy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ytkowych.</w:t>
      </w:r>
    </w:p>
    <w:p xmlns:wp14="http://schemas.microsoft.com/office/word/2010/wordml" w:rsidP="3DE7F910" w14:paraId="3D44E423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Specyfika przek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adu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ytkowych, analiza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 z 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nych obszar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w tematycznych. </w:t>
      </w:r>
    </w:p>
    <w:p xmlns:wp14="http://schemas.microsoft.com/office/word/2010/wordml" w:rsidP="3DE7F910" w14:paraId="1A782494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Rozpoznawanie struktury tekstu, sp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jno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ci, rozumienie hierarchii informacji, rozwijanie umiej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tno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 rozumowania logicznego i przetwarzania informacji.</w:t>
      </w:r>
    </w:p>
    <w:p xmlns:wp14="http://schemas.microsoft.com/office/word/2010/wordml" w:rsidP="3DE7F910" w14:paraId="5C7789FF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Wyszukiwanie i przetwarzanie informacji, zdobywanie wiedzy z 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nych dziedzin b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ą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cych przedmiotem przek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adu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ytkowych.</w:t>
      </w:r>
    </w:p>
    <w:p xmlns:wp14="http://schemas.microsoft.com/office/word/2010/wordml" w:rsidP="3DE7F910" w14:paraId="7C81BE6E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Identyfikowanie niezb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dnych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ź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de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ł 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ownikowych, ksi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ąż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kowych, internetowych. </w:t>
      </w:r>
    </w:p>
    <w:p xmlns:wp14="http://schemas.microsoft.com/office/word/2010/wordml" w:rsidP="3DE7F910" w14:paraId="4C7ACBE3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ł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umaczenie tekst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 u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ytkowych dla r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nych odbiorc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w.</w:t>
      </w:r>
    </w:p>
    <w:p xmlns:wp14="http://schemas.microsoft.com/office/word/2010/wordml" w14:paraId="7B04FA4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DE7F910" w14:paraId="349747DD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Wykaz literatury podstawowej</w:t>
      </w:r>
    </w:p>
    <w:p xmlns:wp14="http://schemas.microsoft.com/office/word/2010/wordml" w:rsidP="3DE7F910" w14:paraId="3608A7C6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Bazy terminologii online, portale bran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ż</w:t>
      </w:r>
      <w:r w:rsidRPr="3DE7F910" w:rsidR="3DE7F910">
        <w:rPr>
          <w:rStyle w:val="None"/>
          <w:rFonts w:ascii="Arial" w:hAnsi="Arial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owe.</w:t>
      </w:r>
    </w:p>
    <w:p xmlns:wp14="http://schemas.microsoft.com/office/word/2010/wordml" w14:paraId="088C5767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Materia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 z r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óż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nych 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Style w:val="None"/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ł </w:t>
      </w:r>
      <w:r>
        <w:rPr>
          <w:rStyle w:val="None"/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internetowych.</w:t>
      </w:r>
    </w:p>
    <w:p xmlns:wp14="http://schemas.microsoft.com/office/word/2010/wordml" w14:paraId="568C698B" wp14:textId="77777777">
      <w:pPr>
        <w:pStyle w:val="Body A"/>
        <w:rPr>
          <w:rStyle w:val="None"/>
          <w:rFonts w:ascii="Arial" w:hAnsi="Arial" w:eastAsia="Arial" w:cs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A939487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Style w:val="None"/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Style w:val="None"/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Style w:val="None"/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6AA258D8" wp14:textId="77777777">
      <w:pPr>
        <w:pStyle w:val="Body A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3DE7F910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3DE7F910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0DCCCA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3DE7F910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DE7F910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DE7F910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Style w:val="None"/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3DE7F910" w14:paraId="55DF11DC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3DE7F910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3DE7F910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3DE7F910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DE7F910" w:rsidR="3DE7F910"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both"/>
            </w:pPr>
            <w:r>
              <w:rPr>
                <w:rStyle w:val="None"/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7CBEED82" wp14:textId="77777777">
      <w:pPr>
        <w:pStyle w:val="Body A"/>
        <w:widowControl w:val="0"/>
        <w:spacing w:line="240" w:lineRule="auto"/>
        <w:ind w:left="108" w:hanging="108"/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E36661F" wp14:textId="77777777">
      <w:pPr>
        <w:pStyle w:val="Body A"/>
        <w:widowControl w:val="0"/>
        <w:spacing w:line="240" w:lineRule="auto"/>
      </w:pPr>
      <w:r>
        <w:rPr>
          <w:rStyle w:val="None"/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7b33411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rsids>
    <w:rsidRoot w:val="3DE7F910"/>
    <w:rsid w:val="01190674"/>
    <w:rsid w:val="3DE7F91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900F92"/>
  <w15:docId w15:val="{72EF9B4D-E504-4FC2-9BE1-134A73687412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66DAADA-49BC-4665-A57B-C9C1F6A1AE26}"/>
</file>

<file path=customXml/itemProps2.xml><?xml version="1.0" encoding="utf-8"?>
<ds:datastoreItem xmlns:ds="http://schemas.openxmlformats.org/officeDocument/2006/customXml" ds:itemID="{A4AF2C20-7BCC-4F6B-A948-743612D0FCE7}"/>
</file>

<file path=customXml/itemProps3.xml><?xml version="1.0" encoding="utf-8"?>
<ds:datastoreItem xmlns:ds="http://schemas.openxmlformats.org/officeDocument/2006/customXml" ds:itemID="{FE2C841E-CCCE-46F7-BBC9-795ED945C6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2025-10-12T12:54:21.6612282Z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